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9D32A" w14:textId="6CCB7B7E" w:rsidR="00854A26" w:rsidRDefault="00C07B6C">
      <w:pPr>
        <w:ind w:right="9600"/>
        <w:rPr>
          <w:sz w:val="2"/>
        </w:rPr>
      </w:pPr>
      <w:r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6BAD9369" wp14:editId="0C5D27C6">
                <wp:extent cx="20320" cy="20320"/>
                <wp:effectExtent l="0" t="0" r="0" b="0"/>
                <wp:docPr id="28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0320" cy="20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B6E2CF" id="AutoShape 1" o:spid="_x0000_s1026" style="width:1.6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" filled="f" stroked="f">
                <o:lock v:ext="edit" aspectratio="t"/>
                <w10:anchorlock/>
              </v:rect>
            </w:pict>
          </mc:Fallback>
        </mc:AlternateContent>
      </w:r>
    </w:p>
    <w:p w14:paraId="26F6C6A1" w14:textId="77777777" w:rsidR="00854A26" w:rsidRDefault="00854A26">
      <w:pPr>
        <w:spacing w:line="240" w:lineRule="exact"/>
      </w:pPr>
    </w:p>
    <w:p w14:paraId="642EE1B2" w14:textId="77777777" w:rsidR="00854A26" w:rsidRDefault="00854A26">
      <w:pPr>
        <w:spacing w:line="240" w:lineRule="exact"/>
      </w:pPr>
    </w:p>
    <w:p w14:paraId="75954BA1" w14:textId="77777777" w:rsidR="00854A26" w:rsidRDefault="00854A26">
      <w:pPr>
        <w:spacing w:line="240" w:lineRule="exact"/>
      </w:pPr>
    </w:p>
    <w:p w14:paraId="7B835F76" w14:textId="77777777" w:rsidR="00854A26" w:rsidRDefault="00854A26">
      <w:pPr>
        <w:spacing w:line="240" w:lineRule="exact"/>
      </w:pPr>
    </w:p>
    <w:p w14:paraId="79F23B5B" w14:textId="77777777" w:rsidR="00854A26" w:rsidRDefault="00854A26">
      <w:pPr>
        <w:spacing w:line="240" w:lineRule="exact"/>
      </w:pPr>
    </w:p>
    <w:p w14:paraId="5CDC1E3F" w14:textId="77777777" w:rsidR="00854A26" w:rsidRDefault="00854A26">
      <w:pPr>
        <w:spacing w:line="240" w:lineRule="exact"/>
      </w:pPr>
    </w:p>
    <w:p w14:paraId="03815166" w14:textId="77777777" w:rsidR="00854A26" w:rsidRDefault="00854A26">
      <w:pPr>
        <w:spacing w:line="240" w:lineRule="exact"/>
      </w:pPr>
    </w:p>
    <w:p w14:paraId="131C68DC" w14:textId="77777777" w:rsidR="00854A26" w:rsidRDefault="00854A26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54A26" w14:paraId="550B17A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3EF793E" w14:textId="77777777" w:rsidR="00854A26" w:rsidRDefault="00FA18B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96B96F" w14:textId="77777777" w:rsidR="00854A26" w:rsidRDefault="00FA18BA">
      <w:pPr>
        <w:spacing w:line="240" w:lineRule="exact"/>
      </w:pPr>
      <w:r>
        <w:t xml:space="preserve"> </w:t>
      </w:r>
    </w:p>
    <w:p w14:paraId="22549C69" w14:textId="77777777" w:rsidR="00854A26" w:rsidRDefault="00854A26">
      <w:pPr>
        <w:spacing w:after="120" w:line="240" w:lineRule="exact"/>
      </w:pPr>
    </w:p>
    <w:p w14:paraId="23012DC1" w14:textId="77777777" w:rsidR="00854A26" w:rsidRDefault="00FA18B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7F451522" w14:textId="77777777" w:rsidR="00854A26" w:rsidRDefault="00854A26">
      <w:pPr>
        <w:spacing w:line="240" w:lineRule="exact"/>
      </w:pPr>
    </w:p>
    <w:p w14:paraId="1848B942" w14:textId="77777777" w:rsidR="00854A26" w:rsidRDefault="00854A26">
      <w:pPr>
        <w:spacing w:line="240" w:lineRule="exact"/>
      </w:pPr>
    </w:p>
    <w:p w14:paraId="38F7CEDA" w14:textId="77777777" w:rsidR="00854A26" w:rsidRDefault="00854A26">
      <w:pPr>
        <w:spacing w:line="240" w:lineRule="exact"/>
      </w:pPr>
    </w:p>
    <w:p w14:paraId="15C74BAD" w14:textId="77777777" w:rsidR="00854A26" w:rsidRDefault="00854A26">
      <w:pPr>
        <w:spacing w:line="240" w:lineRule="exact"/>
      </w:pPr>
    </w:p>
    <w:p w14:paraId="19AEF475" w14:textId="77777777" w:rsidR="00854A26" w:rsidRDefault="00854A26">
      <w:pPr>
        <w:spacing w:line="240" w:lineRule="exact"/>
      </w:pPr>
    </w:p>
    <w:p w14:paraId="67E4E05A" w14:textId="77777777" w:rsidR="00854A26" w:rsidRDefault="00854A26">
      <w:pPr>
        <w:spacing w:line="240" w:lineRule="exact"/>
      </w:pPr>
    </w:p>
    <w:p w14:paraId="527FD135" w14:textId="77777777" w:rsidR="00854A26" w:rsidRDefault="00854A26">
      <w:pPr>
        <w:spacing w:line="240" w:lineRule="exact"/>
      </w:pPr>
    </w:p>
    <w:p w14:paraId="0C89C968" w14:textId="77777777" w:rsidR="00854A26" w:rsidRDefault="00854A2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4A26" w14:paraId="2E515C7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D004485" w14:textId="33B39227" w:rsidR="00854A26" w:rsidRDefault="00FA18BA" w:rsidP="00FF363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médiation animale au profit du CHU de Bordeau</w:t>
            </w:r>
            <w:r w:rsidR="00FF363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x</w:t>
            </w:r>
            <w:r w:rsidR="00C92C3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Relance lot</w:t>
            </w:r>
            <w:r w:rsidR="00DA225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</w:t>
            </w:r>
            <w:r w:rsidR="00C92C3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N°</w:t>
            </w:r>
            <w:r w:rsidR="00DA225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2.D et 3.A</w:t>
            </w:r>
          </w:p>
        </w:tc>
      </w:tr>
    </w:tbl>
    <w:p w14:paraId="0254F2E9" w14:textId="77777777" w:rsidR="00854A26" w:rsidRDefault="00FA18BA">
      <w:pPr>
        <w:spacing w:line="240" w:lineRule="exact"/>
      </w:pPr>
      <w:r>
        <w:t xml:space="preserve"> </w:t>
      </w:r>
    </w:p>
    <w:p w14:paraId="0FF79888" w14:textId="77777777" w:rsidR="00854A26" w:rsidRDefault="00854A26">
      <w:pPr>
        <w:spacing w:line="240" w:lineRule="exact"/>
      </w:pPr>
    </w:p>
    <w:p w14:paraId="28A3629E" w14:textId="77777777" w:rsidR="00854A26" w:rsidRDefault="00854A26">
      <w:pPr>
        <w:spacing w:line="240" w:lineRule="exact"/>
      </w:pPr>
    </w:p>
    <w:p w14:paraId="1F0AFD46" w14:textId="77777777" w:rsidR="00854A26" w:rsidRDefault="00854A26">
      <w:pPr>
        <w:spacing w:line="240" w:lineRule="exac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3090"/>
      </w:tblGrid>
      <w:tr w:rsidR="00C07B6C" w:rsidRPr="00E9477E" w14:paraId="03562B62" w14:textId="77777777" w:rsidTr="0006475E">
        <w:trPr>
          <w:trHeight w:val="5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330EA" w14:textId="77777777" w:rsidR="00C07B6C" w:rsidRDefault="00C07B6C" w:rsidP="0006475E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82340" w14:textId="77777777" w:rsidR="00C07B6C" w:rsidRPr="00E9477E" w:rsidRDefault="00C07B6C" w:rsidP="000647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D2877" w14:textId="101E6CE4" w:rsidR="00C07B6C" w:rsidRPr="00E9477E" w:rsidRDefault="00C07B6C" w:rsidP="0006475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E9477E">
              <w:rPr>
                <w:rFonts w:ascii="Trebuchet MS" w:eastAsia="Trebuchet MS" w:hAnsi="Trebuchet MS" w:cs="Trebuchet MS"/>
                <w:color w:val="000000"/>
                <w:sz w:val="20"/>
              </w:rPr>
              <w:t>N° Contrat</w:t>
            </w:r>
            <w:r w:rsidRPr="00E9477E">
              <w:t xml:space="preserve"> </w:t>
            </w:r>
            <w:r w:rsidRPr="00E9477E">
              <w:rPr>
                <w:rFonts w:ascii="Trebuchet MS" w:hAnsi="Trebuchet MS"/>
                <w:sz w:val="14"/>
                <w:szCs w:val="14"/>
              </w:rPr>
              <w:t>case</w:t>
            </w:r>
            <w:r w:rsidRPr="00E9477E">
              <w:rPr>
                <w:rFonts w:ascii="Trebuchet MS" w:hAnsi="Trebuchet MS"/>
              </w:rPr>
              <w:t xml:space="preserve"> </w:t>
            </w:r>
            <w:r w:rsidRPr="00E9477E">
              <w:rPr>
                <w:rFonts w:ascii="Trebuchet MS" w:eastAsia="Trebuchet MS" w:hAnsi="Trebuchet MS" w:cs="Trebuchet MS"/>
                <w:color w:val="000000"/>
                <w:sz w:val="14"/>
                <w:szCs w:val="14"/>
              </w:rPr>
              <w:t>réservée à l'acheteur</w:t>
            </w:r>
          </w:p>
        </w:tc>
      </w:tr>
      <w:tr w:rsidR="00C07B6C" w:rsidRPr="00E9477E" w14:paraId="1B1C44D5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CB1363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7CFD1375" wp14:editId="13E07A80">
                  <wp:extent cx="257175" cy="25717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38D10" w14:textId="50779CEF" w:rsidR="00C07B6C" w:rsidRPr="00E9477E" w:rsidRDefault="00DA2257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2.D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7F51" w14:textId="2116BAFE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  <w:tr w:rsidR="00C07B6C" w:rsidRPr="00E9477E" w14:paraId="6442B40A" w14:textId="77777777" w:rsidTr="0006475E">
        <w:trPr>
          <w:trHeight w:val="405"/>
          <w:jc w:val="center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E5D8" w14:textId="77777777" w:rsidR="00C07B6C" w:rsidRPr="00DB5992" w:rsidRDefault="00C07B6C" w:rsidP="0006475E">
            <w:pPr>
              <w:ind w:left="300"/>
              <w:rPr>
                <w:sz w:val="2"/>
                <w:highlight w:val="cyan"/>
              </w:rPr>
            </w:pPr>
            <w:r w:rsidRPr="00DB5992">
              <w:rPr>
                <w:noProof/>
                <w:highlight w:val="cyan"/>
                <w:lang w:val="fr-FR" w:eastAsia="fr-FR"/>
              </w:rPr>
              <w:drawing>
                <wp:inline distT="0" distB="0" distL="0" distR="0" wp14:anchorId="6E01D1A0" wp14:editId="56D3D9D7">
                  <wp:extent cx="257175" cy="2571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186AE" w14:textId="17CC5624" w:rsidR="00C07B6C" w:rsidRPr="00E9477E" w:rsidRDefault="00DA2257" w:rsidP="0006475E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3.A</w:t>
            </w:r>
          </w:p>
        </w:tc>
        <w:tc>
          <w:tcPr>
            <w:tcW w:w="3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89AAD" w14:textId="123FC42D" w:rsidR="00C07B6C" w:rsidRPr="00E9477E" w:rsidRDefault="00C07B6C" w:rsidP="0006475E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</w:tr>
    </w:tbl>
    <w:p w14:paraId="13B52654" w14:textId="77777777" w:rsidR="00FF363D" w:rsidRDefault="00FF363D">
      <w:pPr>
        <w:spacing w:line="240" w:lineRule="exact"/>
      </w:pPr>
    </w:p>
    <w:p w14:paraId="278C1E4A" w14:textId="77777777" w:rsidR="00FF363D" w:rsidRDefault="00FF363D">
      <w:pPr>
        <w:spacing w:line="240" w:lineRule="exact"/>
      </w:pPr>
    </w:p>
    <w:p w14:paraId="4572B215" w14:textId="77777777" w:rsidR="00FF363D" w:rsidRDefault="00FF363D">
      <w:pPr>
        <w:spacing w:line="240" w:lineRule="exact"/>
      </w:pPr>
    </w:p>
    <w:p w14:paraId="5C26A81E" w14:textId="77777777" w:rsidR="00FF363D" w:rsidRDefault="00FF363D">
      <w:pPr>
        <w:spacing w:line="240" w:lineRule="exact"/>
      </w:pPr>
    </w:p>
    <w:p w14:paraId="520C7498" w14:textId="77777777" w:rsidR="00854A26" w:rsidRDefault="00854A26">
      <w:pPr>
        <w:spacing w:after="40" w:line="240" w:lineRule="exact"/>
      </w:pPr>
    </w:p>
    <w:p w14:paraId="42E1C210" w14:textId="77777777" w:rsidR="00854A26" w:rsidRDefault="00854A26">
      <w:pPr>
        <w:spacing w:line="240" w:lineRule="exact"/>
      </w:pPr>
    </w:p>
    <w:p w14:paraId="69DEA74B" w14:textId="77777777" w:rsidR="00854A26" w:rsidRDefault="00854A26">
      <w:pPr>
        <w:spacing w:after="100" w:line="240" w:lineRule="exact"/>
      </w:pPr>
    </w:p>
    <w:p w14:paraId="1DC4CD07" w14:textId="77777777" w:rsidR="00854A26" w:rsidRDefault="00FA18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21FA44C9" w14:textId="77777777" w:rsidR="00854A26" w:rsidRDefault="00FA18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12 Rue Dubernat</w:t>
      </w:r>
    </w:p>
    <w:p w14:paraId="192D9230" w14:textId="77777777" w:rsidR="00854A26" w:rsidRDefault="00FA18B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044DF3A3" w14:textId="77777777" w:rsidR="00854A26" w:rsidRDefault="00854A2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54A26">
          <w:pgSz w:w="11900" w:h="16840"/>
          <w:pgMar w:top="1400" w:right="1140" w:bottom="1440" w:left="1140" w:header="1400" w:footer="1440" w:gutter="0"/>
          <w:cols w:space="708"/>
        </w:sectPr>
      </w:pPr>
    </w:p>
    <w:p w14:paraId="3D887088" w14:textId="77777777" w:rsidR="00854A26" w:rsidRDefault="00FA18B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651F3B7" w14:textId="77777777" w:rsidR="00854A26" w:rsidRDefault="00854A26">
      <w:pPr>
        <w:spacing w:after="80" w:line="240" w:lineRule="exact"/>
      </w:pPr>
    </w:p>
    <w:p w14:paraId="39AACBAE" w14:textId="2682FE90" w:rsidR="00C92C3A" w:rsidRDefault="00FA18B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0718122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Préambule : Liste des lots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_Toc200718122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3</w:t>
        </w:r>
        <w:r w:rsidR="00C92C3A">
          <w:rPr>
            <w:noProof/>
          </w:rPr>
          <w:fldChar w:fldCharType="end"/>
        </w:r>
      </w:hyperlink>
    </w:p>
    <w:p w14:paraId="6854A574" w14:textId="224BEDE9" w:rsidR="00C92C3A" w:rsidRDefault="008237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3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de l'acheteur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_Toc200718123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4</w:t>
        </w:r>
        <w:r w:rsidR="00C92C3A">
          <w:rPr>
            <w:noProof/>
          </w:rPr>
          <w:fldChar w:fldCharType="end"/>
        </w:r>
      </w:hyperlink>
    </w:p>
    <w:p w14:paraId="125C4BC7" w14:textId="0844CB5D" w:rsidR="00C92C3A" w:rsidRDefault="008237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4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Identification du co-contractant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_Toc200718124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4</w:t>
        </w:r>
        <w:r w:rsidR="00C92C3A">
          <w:rPr>
            <w:noProof/>
          </w:rPr>
          <w:fldChar w:fldCharType="end"/>
        </w:r>
      </w:hyperlink>
    </w:p>
    <w:p w14:paraId="79D3D5B3" w14:textId="13495307" w:rsidR="00C92C3A" w:rsidRDefault="008237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5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Dispositions générales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_Toc200718125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5</w:t>
        </w:r>
        <w:r w:rsidR="00C92C3A">
          <w:rPr>
            <w:noProof/>
          </w:rPr>
          <w:fldChar w:fldCharType="end"/>
        </w:r>
      </w:hyperlink>
    </w:p>
    <w:p w14:paraId="4EBA2E03" w14:textId="6DF557E7" w:rsidR="00C92C3A" w:rsidRDefault="008237F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6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4.1 - Objet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_Toc200718126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5</w:t>
        </w:r>
        <w:r w:rsidR="00C92C3A">
          <w:rPr>
            <w:noProof/>
          </w:rPr>
          <w:fldChar w:fldCharType="end"/>
        </w:r>
      </w:hyperlink>
    </w:p>
    <w:p w14:paraId="5783F7D7" w14:textId="190E6B18" w:rsidR="00C92C3A" w:rsidRDefault="008237F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7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4.2 - Mode de passation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_Toc200718127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7CC7C945" w14:textId="5CA1C803" w:rsidR="00C92C3A" w:rsidRDefault="008237F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8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4.3 - Forme de contrat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_Toc200718128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178157ED" w14:textId="1742FC46" w:rsidR="00C92C3A" w:rsidRDefault="008237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29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Prix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_Toc200718129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5816DC50" w14:textId="20E2C7A2" w:rsidR="00C92C3A" w:rsidRDefault="008237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0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Durée de l'accord-cadre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_Toc200718130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000ED244" w14:textId="40351A8C" w:rsidR="00C92C3A" w:rsidRDefault="008237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1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Paiement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_Toc200718131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6</w:t>
        </w:r>
        <w:r w:rsidR="00C92C3A">
          <w:rPr>
            <w:noProof/>
          </w:rPr>
          <w:fldChar w:fldCharType="end"/>
        </w:r>
      </w:hyperlink>
    </w:p>
    <w:p w14:paraId="53A52F14" w14:textId="0571D688" w:rsidR="00C92C3A" w:rsidRDefault="008237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2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_Toc200718132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7</w:t>
        </w:r>
        <w:r w:rsidR="00C92C3A">
          <w:rPr>
            <w:noProof/>
          </w:rPr>
          <w:fldChar w:fldCharType="end"/>
        </w:r>
      </w:hyperlink>
    </w:p>
    <w:p w14:paraId="030BEAD6" w14:textId="3D11FD6D" w:rsidR="00C92C3A" w:rsidRDefault="008237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3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_Toc200718133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8</w:t>
        </w:r>
        <w:r w:rsidR="00C92C3A">
          <w:rPr>
            <w:noProof/>
          </w:rPr>
          <w:fldChar w:fldCharType="end"/>
        </w:r>
      </w:hyperlink>
    </w:p>
    <w:p w14:paraId="7B3CC950" w14:textId="017F2BBD" w:rsidR="00C92C3A" w:rsidRDefault="008237F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0718134" w:history="1">
        <w:r w:rsidR="00C92C3A" w:rsidRPr="00577AF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C92C3A">
          <w:rPr>
            <w:noProof/>
          </w:rPr>
          <w:tab/>
        </w:r>
        <w:r w:rsidR="00C92C3A">
          <w:rPr>
            <w:noProof/>
          </w:rPr>
          <w:fldChar w:fldCharType="begin"/>
        </w:r>
        <w:r w:rsidR="00C92C3A">
          <w:rPr>
            <w:noProof/>
          </w:rPr>
          <w:instrText xml:space="preserve"> PAGEREF _Toc200718134 \h </w:instrText>
        </w:r>
        <w:r w:rsidR="00C92C3A">
          <w:rPr>
            <w:noProof/>
          </w:rPr>
        </w:r>
        <w:r w:rsidR="00C92C3A">
          <w:rPr>
            <w:noProof/>
          </w:rPr>
          <w:fldChar w:fldCharType="separate"/>
        </w:r>
        <w:r w:rsidR="00C92C3A">
          <w:rPr>
            <w:noProof/>
          </w:rPr>
          <w:t>10</w:t>
        </w:r>
        <w:r w:rsidR="00C92C3A">
          <w:rPr>
            <w:noProof/>
          </w:rPr>
          <w:fldChar w:fldCharType="end"/>
        </w:r>
      </w:hyperlink>
    </w:p>
    <w:p w14:paraId="0F4D5E91" w14:textId="6603FD65" w:rsidR="00854A26" w:rsidRDefault="00FA18B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4A2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6318D7C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00718122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560D9959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537E6CBA" w14:textId="31E79645" w:rsidR="00854A26" w:rsidRDefault="00854A26"/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A2257" w14:paraId="7D18130F" w14:textId="77777777" w:rsidTr="002C3006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533C" w14:textId="77777777" w:rsidR="00DA2257" w:rsidRDefault="00DA2257" w:rsidP="002C300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090C" w14:textId="77777777" w:rsidR="00DA2257" w:rsidRDefault="00DA2257" w:rsidP="002C3006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</w:tr>
      <w:tr w:rsidR="00DA2257" w14:paraId="5AA4CCB2" w14:textId="77777777" w:rsidTr="002C3006">
        <w:trPr>
          <w:trHeight w:val="292"/>
        </w:trPr>
        <w:tc>
          <w:tcPr>
            <w:tcW w:w="860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107A" w14:textId="77777777" w:rsidR="00DA2257" w:rsidRPr="004022BB" w:rsidRDefault="00DA2257" w:rsidP="002C3006">
            <w:pPr>
              <w:pStyle w:val="ParagrapheIndent2"/>
              <w:spacing w:line="232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2- </w:t>
            </w:r>
            <w:r w:rsidRPr="006E657A">
              <w:rPr>
                <w:b/>
                <w:color w:val="000000"/>
              </w:rPr>
              <w:t>Prestation de médiation animale pour le</w:t>
            </w:r>
            <w:r>
              <w:rPr>
                <w:b/>
                <w:color w:val="000000"/>
              </w:rPr>
              <w:t>s</w:t>
            </w:r>
            <w:r w:rsidRPr="006E657A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s</w:t>
            </w:r>
            <w:r w:rsidRPr="004022BB">
              <w:rPr>
                <w:b/>
                <w:color w:val="000000"/>
              </w:rPr>
              <w:t>ervices situés sur le Groupe Sud Haut Lévêque </w:t>
            </w:r>
          </w:p>
        </w:tc>
      </w:tr>
      <w:tr w:rsidR="00DA2257" w14:paraId="0B545919" w14:textId="77777777" w:rsidTr="002C300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A13A" w14:textId="77777777" w:rsidR="00DA2257" w:rsidRDefault="00DA2257" w:rsidP="002C3006">
            <w:pPr>
              <w:pStyle w:val="ParagrapheIndent2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2.D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F22BB" w14:textId="77777777" w:rsidR="00DA2257" w:rsidRDefault="00DA2257" w:rsidP="002C3006">
            <w:pPr>
              <w:pStyle w:val="ParagrapheIndent2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Prestation de médiation animale pour le service HDJ TCA</w:t>
            </w:r>
          </w:p>
        </w:tc>
      </w:tr>
      <w:tr w:rsidR="00DA2257" w14:paraId="714FFDA1" w14:textId="77777777" w:rsidTr="002C3006">
        <w:trPr>
          <w:trHeight w:val="346"/>
        </w:trPr>
        <w:tc>
          <w:tcPr>
            <w:tcW w:w="860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ABC8B" w14:textId="77777777" w:rsidR="00DA2257" w:rsidRDefault="00DA2257" w:rsidP="002C3006">
            <w:pPr>
              <w:pStyle w:val="ParagrapheIndent2"/>
              <w:spacing w:line="232" w:lineRule="exact"/>
              <w:jc w:val="both"/>
              <w:rPr>
                <w:color w:val="000000"/>
              </w:rPr>
            </w:pPr>
            <w:r w:rsidRPr="004C2799">
              <w:rPr>
                <w:b/>
                <w:bCs/>
                <w:color w:val="000000"/>
              </w:rPr>
              <w:t>3 -</w:t>
            </w:r>
            <w:r>
              <w:rPr>
                <w:color w:val="000000"/>
              </w:rPr>
              <w:t xml:space="preserve"> </w:t>
            </w:r>
            <w:r w:rsidRPr="006E657A">
              <w:rPr>
                <w:b/>
                <w:color w:val="000000"/>
              </w:rPr>
              <w:t xml:space="preserve">Prestation de médiation animale pour le </w:t>
            </w:r>
            <w:r>
              <w:rPr>
                <w:b/>
                <w:color w:val="000000"/>
              </w:rPr>
              <w:t>s</w:t>
            </w:r>
            <w:r w:rsidRPr="004022BB">
              <w:rPr>
                <w:b/>
                <w:color w:val="000000"/>
              </w:rPr>
              <w:t>ervice situé sur le Groupe Sud Xavier Arnozan </w:t>
            </w:r>
          </w:p>
        </w:tc>
      </w:tr>
      <w:tr w:rsidR="00DA2257" w14:paraId="7655D7F1" w14:textId="77777777" w:rsidTr="002C300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013A" w14:textId="77777777" w:rsidR="00DA2257" w:rsidRDefault="00DA2257" w:rsidP="002C3006">
            <w:pPr>
              <w:pStyle w:val="ParagrapheIndent2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3.A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5CBBD" w14:textId="77777777" w:rsidR="00DA2257" w:rsidRDefault="00DA2257" w:rsidP="002C3006">
            <w:pPr>
              <w:pStyle w:val="ParagrapheIndent2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Prestation de médiation animale pour le service SSR Gériatrique</w:t>
            </w:r>
          </w:p>
        </w:tc>
      </w:tr>
    </w:tbl>
    <w:p w14:paraId="1C7CB354" w14:textId="77777777" w:rsidR="00DA2257" w:rsidRDefault="00DA2257"/>
    <w:p w14:paraId="7D7EE1C0" w14:textId="77777777" w:rsidR="00C92C3A" w:rsidRDefault="00C92C3A"/>
    <w:p w14:paraId="6AFA3FED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2"/>
      <w:bookmarkStart w:id="3" w:name="_Toc200718123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1D73529F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6C356A69" w14:textId="77777777" w:rsidR="00854A26" w:rsidRDefault="00FA18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Centre Hospitalier Universitaire de Bordeaux</w:t>
      </w:r>
    </w:p>
    <w:p w14:paraId="58403761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</w:p>
    <w:p w14:paraId="32995A2F" w14:textId="77777777" w:rsidR="00854A26" w:rsidRDefault="00FA18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40257DAA" w14:textId="4EB37732" w:rsidR="00854A26" w:rsidRDefault="00FA18B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3F61CE">
        <w:rPr>
          <w:color w:val="000000"/>
          <w:lang w:val="fr-FR"/>
        </w:rPr>
        <w:t>Madame Christelle BRAUN-TIMONER</w:t>
      </w:r>
      <w:r>
        <w:rPr>
          <w:color w:val="000000"/>
          <w:lang w:val="fr-FR"/>
        </w:rPr>
        <w:t>, Représentant</w:t>
      </w:r>
      <w:r w:rsidR="00530555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 la trésorerie générale</w:t>
      </w:r>
      <w:r w:rsidR="003F61CE">
        <w:rPr>
          <w:color w:val="000000"/>
          <w:lang w:val="fr-FR"/>
        </w:rPr>
        <w:t>.</w:t>
      </w:r>
    </w:p>
    <w:p w14:paraId="7952AC42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00718124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73A76772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783869D6" w14:textId="4CDC2386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</w:t>
      </w:r>
      <w:r w:rsidR="00C92C3A">
        <w:rPr>
          <w:color w:val="000000"/>
          <w:lang w:val="fr-FR"/>
        </w:rPr>
        <w:t xml:space="preserve">5FHPSLK249 </w:t>
      </w:r>
      <w:r>
        <w:rPr>
          <w:color w:val="000000"/>
          <w:lang w:val="fr-FR"/>
        </w:rPr>
        <w:t>qui fait référence au CCAG - Fournitures Courantes et Services et conformément à leurs clauses et stipulations et de la charte des achats du CHU de Bordeaux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4787DB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12676" w14:textId="288F273A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858C578" wp14:editId="2103C451">
                  <wp:extent cx="152400" cy="152400"/>
                  <wp:effectExtent l="0" t="0" r="0" b="0"/>
                  <wp:docPr id="2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D501E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3ACF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54A26" w14:paraId="642126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00C34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0E2FF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CF506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A8254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6B405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EF5D937" w14:textId="77777777" w:rsidR="00854A26" w:rsidRDefault="00FA18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31A5D8F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1188" w14:textId="02DDB10B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09C5A12" wp14:editId="3B0D28A9">
                  <wp:extent cx="152400" cy="152400"/>
                  <wp:effectExtent l="0" t="0" r="0" b="0"/>
                  <wp:docPr id="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C86AB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7160E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54A26" w14:paraId="0296D75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0AF27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CC52F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5F9050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0251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2C6A5C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693196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3449F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C687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26259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FEEB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64644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2D4D9F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B73F9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CBE80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C8798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BAC2A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B04E4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E37E62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1122E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3671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1845FF9" w14:textId="77777777" w:rsidR="00854A26" w:rsidRDefault="00FA18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518AED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A116" w14:textId="0051CB5E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383756" wp14:editId="7C69C259">
                  <wp:extent cx="152400" cy="152400"/>
                  <wp:effectExtent l="0" t="0" r="0" b="0"/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A835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4D5F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54A26" w14:paraId="0A895B7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43C99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59A9D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7A0FB51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7BE53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9D4FE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010F7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2776A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BEB5C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07772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B484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F77E5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75B3DB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97D5E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B673A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74EBF8" w14:textId="77777777" w:rsidR="00854A26" w:rsidRDefault="00854A26"/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4C89357E" w14:textId="77777777" w:rsidTr="00C92C3A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62723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8783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C19A470" w14:textId="77777777" w:rsidTr="00C92C3A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5F63E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48FB4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C6316E" w14:textId="77777777" w:rsidR="00854A26" w:rsidRDefault="00FA18B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4A26" w14:paraId="39C0CE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3382" w14:textId="15E2BA5D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CAFAD12" wp14:editId="49ECA0D4">
                  <wp:extent cx="152400" cy="152400"/>
                  <wp:effectExtent l="0" t="0" r="0" b="0"/>
                  <wp:docPr id="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BE74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EC16D" w14:textId="77777777" w:rsidR="00854A26" w:rsidRDefault="00FA18BA">
            <w:pPr>
              <w:pStyle w:val="ParagrapheIndent1"/>
              <w:jc w:val="both"/>
              <w:rPr>
                <w:color w:val="FF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  <w:r w:rsidR="00C92C3A">
              <w:rPr>
                <w:color w:val="000000"/>
                <w:lang w:val="fr-FR"/>
              </w:rPr>
              <w:t xml:space="preserve"> </w:t>
            </w:r>
            <w:r w:rsidR="00C92C3A" w:rsidRPr="00936D29">
              <w:rPr>
                <w:color w:val="FF0000"/>
                <w:lang w:val="fr-FR"/>
              </w:rPr>
              <w:t>annexe 1 à remplir en cas de co-traitance, dernière page de l’acte d’engagement</w:t>
            </w:r>
          </w:p>
          <w:p w14:paraId="6FA57685" w14:textId="67586F32" w:rsidR="00C92C3A" w:rsidRPr="00C92C3A" w:rsidRDefault="00C92C3A" w:rsidP="00C92C3A">
            <w:pPr>
              <w:rPr>
                <w:lang w:val="fr-FR"/>
              </w:rPr>
            </w:pPr>
          </w:p>
        </w:tc>
      </w:tr>
      <w:tr w:rsidR="00854A26" w14:paraId="43FD38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6383D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8512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445D5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5D2FF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68C6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249616" w14:textId="77777777" w:rsidR="00854A26" w:rsidRDefault="00FA18BA">
      <w:pPr>
        <w:spacing w:after="20" w:line="240" w:lineRule="exact"/>
      </w:pPr>
      <w:r>
        <w:t xml:space="preserve"> </w:t>
      </w:r>
    </w:p>
    <w:p w14:paraId="649EA434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50E5368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5E4F67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28192" w14:textId="307E5A66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A8F4250" wp14:editId="366A8BB4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67C6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F771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736A509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49D145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602C3" w14:textId="48444DB5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4EFC86F" wp14:editId="6FB32FF9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F165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D8198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C6F183E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0CF6BF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2013A" w14:textId="5B0EE276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DE92E34" wp14:editId="57D6808F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EDE7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9CF8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10CDB5F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0ECFEA3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8B071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5AC4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9F6A6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98E4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355FD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F4D39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BA7CD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13C8F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18CA23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19DC8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ECC22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DA923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9DB0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138383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1FF3BA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CD9E8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087B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293BEE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752E3" w14:textId="77777777" w:rsidR="00854A26" w:rsidRDefault="00FA18B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3AEC0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0EDAB6" w14:textId="77777777" w:rsidR="00854A26" w:rsidRDefault="00FA18BA">
      <w:pPr>
        <w:spacing w:after="20" w:line="240" w:lineRule="exact"/>
      </w:pPr>
      <w:r>
        <w:t xml:space="preserve"> </w:t>
      </w:r>
    </w:p>
    <w:p w14:paraId="49E96690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A108931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6BDF57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063CB78" w14:textId="37F19AE6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9 mois à compter de la date limite de réception des offres fixée par le règlement de la consultation.</w:t>
      </w:r>
    </w:p>
    <w:p w14:paraId="4AD0421F" w14:textId="32856D90" w:rsidR="00C92C3A" w:rsidRDefault="00C92C3A" w:rsidP="00C92C3A">
      <w:pPr>
        <w:rPr>
          <w:lang w:val="fr-FR"/>
        </w:rPr>
      </w:pPr>
    </w:p>
    <w:p w14:paraId="43C90009" w14:textId="77777777" w:rsidR="00C92C3A" w:rsidRPr="00C92C3A" w:rsidRDefault="00C92C3A" w:rsidP="00C92C3A">
      <w:pPr>
        <w:rPr>
          <w:lang w:val="fr-FR"/>
        </w:rPr>
      </w:pPr>
    </w:p>
    <w:p w14:paraId="1F81A3A5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00718125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4B6FBDBE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18CF02D5" w14:textId="77777777" w:rsidR="00854A26" w:rsidRDefault="00FA18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00718126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4.1 - Objet</w:t>
      </w:r>
      <w:bookmarkEnd w:id="9"/>
    </w:p>
    <w:p w14:paraId="58AC72EE" w14:textId="77777777" w:rsidR="00854A26" w:rsidRDefault="00FA18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AC1EE39" w14:textId="77777777" w:rsidR="00854A26" w:rsidRDefault="00FA18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médiation animale au profit du CHU de Bordeaux</w:t>
      </w:r>
    </w:p>
    <w:p w14:paraId="2CDCF1C6" w14:textId="77777777" w:rsidR="00854A26" w:rsidRDefault="00854A2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403EA7D" w14:textId="77777777" w:rsidR="00C92C3A" w:rsidRDefault="00FA18B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s'exécute au profit du CHU de Bordeaux</w:t>
      </w:r>
    </w:p>
    <w:p w14:paraId="3ED41C62" w14:textId="77777777" w:rsidR="00C92C3A" w:rsidRDefault="00C92C3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04DBAE6" w14:textId="2FE2198E" w:rsidR="00854A26" w:rsidRDefault="00FA18B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C92C3A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lots.</w:t>
      </w:r>
    </w:p>
    <w:p w14:paraId="7107FF30" w14:textId="77777777" w:rsidR="00854A26" w:rsidRDefault="00FA18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00718127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5AD5DB88" w14:textId="77777777" w:rsidR="00854A26" w:rsidRDefault="00FA18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953DD6D" w14:textId="77777777" w:rsidR="00854A26" w:rsidRDefault="00FA18B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00718128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1628375" w14:textId="77777777" w:rsidR="00854A26" w:rsidRDefault="00FA18B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B59BF59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00718129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7D0E9ABD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34532F0F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7E6E84E" w14:textId="77777777" w:rsidR="00C07B6C" w:rsidRDefault="00C07B6C" w:rsidP="00C07B6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Le montant des prestations pour la durée totale de l'accord-cadre est défini(e) comme suit :</w:t>
      </w:r>
    </w:p>
    <w:p w14:paraId="48021110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854A26" w14:paraId="64F524A6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17E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C79B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B8549" w14:textId="592719DA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Maximum </w:t>
            </w:r>
            <w:r w:rsidR="008237F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FF363D" w14:paraId="3067E76F" w14:textId="77777777" w:rsidTr="0006475E">
        <w:trPr>
          <w:trHeight w:val="292"/>
        </w:trPr>
        <w:tc>
          <w:tcPr>
            <w:tcW w:w="6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BDA22" w14:textId="12F52679" w:rsidR="00FF363D" w:rsidRDefault="00DA2257" w:rsidP="00FF363D">
            <w:pPr>
              <w:spacing w:before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="00FF363D"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-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</w:t>
            </w:r>
            <w:r w:rsidRPr="00DA225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les services situés sur le Groupe Sud Haut Lévêque</w:t>
            </w:r>
            <w:r w:rsidR="00FF363D"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C1E6C" w14:textId="18D0B874" w:rsidR="00FF363D" w:rsidRDefault="00DA2257" w:rsidP="00FF363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A225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10.443,00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C92C3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€ </w:t>
            </w:r>
          </w:p>
        </w:tc>
      </w:tr>
      <w:tr w:rsidR="00DA2257" w14:paraId="06295293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64AC5" w14:textId="7714C726" w:rsidR="00DA2257" w:rsidRDefault="00DA2257" w:rsidP="00DA225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2.D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18F1" w14:textId="05FB5A7B" w:rsidR="00DA2257" w:rsidRDefault="00DA2257" w:rsidP="00DA225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A225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médiation animale pour le service HDJ TCA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CCA4B" w14:textId="1906911F" w:rsidR="00DA2257" w:rsidRDefault="00DA2257" w:rsidP="00DA225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10.443,00</w:t>
            </w:r>
            <w:del w:id="16" w:author="DELANCOIS Karine" w:date="2025-04-17T08:45:00Z">
              <w:r w:rsidDel="0006475E">
                <w:rPr>
                  <w:rFonts w:ascii="Trebuchet MS" w:eastAsia="Trebuchet MS" w:hAnsi="Trebuchet MS" w:cs="Trebuchet MS"/>
                  <w:color w:val="000000"/>
                  <w:sz w:val="20"/>
                  <w:lang w:val="fr-FR"/>
                </w:rPr>
                <w:delText>11 428</w:delText>
              </w:r>
            </w:del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€</w:t>
            </w:r>
            <w:r w:rsidRPr="00C92C3A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</w:p>
        </w:tc>
      </w:tr>
      <w:tr w:rsidR="00DA2257" w14:paraId="49E6F866" w14:textId="77777777" w:rsidTr="00F15CD1">
        <w:trPr>
          <w:trHeight w:val="346"/>
        </w:trPr>
        <w:tc>
          <w:tcPr>
            <w:tcW w:w="6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6581F" w14:textId="1092D42C" w:rsidR="00DA2257" w:rsidRPr="00DA2257" w:rsidRDefault="00DA2257" w:rsidP="00DA225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C2799">
              <w:rPr>
                <w:b/>
                <w:bCs/>
                <w:color w:val="000000"/>
              </w:rPr>
              <w:t>3 -</w:t>
            </w:r>
            <w:r>
              <w:rPr>
                <w:color w:val="000000"/>
              </w:rPr>
              <w:t xml:space="preserve"> </w:t>
            </w:r>
            <w:r w:rsidRPr="00DA225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 service situé sur le Groupe Sud Xavier Arnozan</w:t>
            </w:r>
            <w:r w:rsidRPr="004022BB">
              <w:rPr>
                <w:b/>
                <w:color w:val="000000"/>
              </w:rPr>
              <w:t>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F492C" w14:textId="0FD4C89A" w:rsidR="00DA2257" w:rsidRPr="00DA2257" w:rsidDel="0006475E" w:rsidRDefault="00DA2257" w:rsidP="00DA225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DA2257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10.443,00 €</w:t>
            </w:r>
          </w:p>
        </w:tc>
      </w:tr>
      <w:tr w:rsidR="00DA2257" w14:paraId="46BA77DE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9522" w14:textId="35BC2253" w:rsidR="00DA2257" w:rsidRDefault="00DA2257" w:rsidP="00DA225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3.AB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34159" w14:textId="41F53441" w:rsidR="00DA2257" w:rsidRDefault="00DA2257" w:rsidP="00DA225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27B3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médiation animale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Maxillo Facial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C0E3" w14:textId="73FCD853" w:rsidR="00DA2257" w:rsidRDefault="00DA2257" w:rsidP="00DA2257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10.443,00 €</w:t>
            </w:r>
            <w:r w:rsidRPr="00C92C3A">
              <w:rPr>
                <w:rFonts w:ascii="Trebuchet MS" w:eastAsia="Trebuchet MS" w:hAnsi="Trebuchet MS" w:cs="Trebuchet MS"/>
                <w:b/>
                <w:bCs/>
                <w:color w:val="FF0000"/>
                <w:sz w:val="20"/>
                <w:lang w:val="fr-FR"/>
              </w:rPr>
              <w:t>*</w:t>
            </w:r>
          </w:p>
        </w:tc>
      </w:tr>
    </w:tbl>
    <w:p w14:paraId="23082B14" w14:textId="77777777" w:rsidR="00854A26" w:rsidRDefault="00FA18BA">
      <w:pPr>
        <w:spacing w:line="20" w:lineRule="exact"/>
        <w:rPr>
          <w:sz w:val="2"/>
        </w:rPr>
      </w:pPr>
      <w:r>
        <w:t xml:space="preserve"> </w:t>
      </w:r>
    </w:p>
    <w:p w14:paraId="0B695950" w14:textId="061D69F6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477BDE" w14:textId="15148A4A" w:rsidR="00C92C3A" w:rsidRDefault="00C92C3A" w:rsidP="00C92C3A">
      <w:pPr>
        <w:rPr>
          <w:rFonts w:ascii="Trebuchet MS" w:eastAsia="Trebuchet MS" w:hAnsi="Trebuchet MS" w:cs="Trebuchet MS"/>
          <w:b/>
          <w:color w:val="FF0000"/>
          <w:sz w:val="20"/>
          <w:lang w:val="fr-FR"/>
        </w:rPr>
      </w:pPr>
      <w:r w:rsidRPr="00094160">
        <w:rPr>
          <w:b/>
          <w:color w:val="FF0000"/>
          <w:lang w:val="fr-FR"/>
        </w:rPr>
        <w:t>*</w:t>
      </w:r>
      <w:r w:rsidRPr="00094160">
        <w:rPr>
          <w:rFonts w:ascii="Trebuchet MS" w:eastAsia="Trebuchet MS" w:hAnsi="Trebuchet MS" w:cs="Trebuchet MS"/>
          <w:b/>
          <w:color w:val="FF0000"/>
          <w:sz w:val="20"/>
          <w:lang w:val="fr-FR"/>
        </w:rPr>
        <w:t>Les montants indiqués ci-dessus ne sont pas une indication pour construire votre offre financière, mais une obligation légale répondant à l’article R2162-4 du Code de la Commande Publique qui détermine la fin automatique du marché s’il est atteint</w:t>
      </w:r>
      <w:r>
        <w:rPr>
          <w:rFonts w:ascii="Trebuchet MS" w:eastAsia="Trebuchet MS" w:hAnsi="Trebuchet MS" w:cs="Trebuchet MS"/>
          <w:b/>
          <w:color w:val="FF0000"/>
          <w:sz w:val="20"/>
          <w:lang w:val="fr-FR"/>
        </w:rPr>
        <w:t>.</w:t>
      </w:r>
    </w:p>
    <w:p w14:paraId="5009F2BA" w14:textId="28B1AC1A" w:rsidR="002520C4" w:rsidRDefault="002520C4" w:rsidP="00C92C3A">
      <w:pPr>
        <w:rPr>
          <w:rFonts w:ascii="Trebuchet MS" w:eastAsia="Trebuchet MS" w:hAnsi="Trebuchet MS" w:cs="Trebuchet MS"/>
          <w:b/>
          <w:color w:val="FF0000"/>
          <w:sz w:val="20"/>
          <w:lang w:val="fr-FR"/>
        </w:rPr>
      </w:pPr>
    </w:p>
    <w:p w14:paraId="4E67B07D" w14:textId="77777777" w:rsidR="00C92C3A" w:rsidRPr="00936D29" w:rsidRDefault="00C92C3A" w:rsidP="00C92C3A">
      <w:pPr>
        <w:rPr>
          <w:lang w:val="fr-FR"/>
        </w:rPr>
      </w:pPr>
    </w:p>
    <w:p w14:paraId="4168C803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00718130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14:paraId="6BCDE8CA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55687515" w14:textId="77777777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3608F75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00718131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14:paraId="4A6C3366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33FCBD3A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1F42680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0F2F49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5BA78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F4963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FE83C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1502B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D53E5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3237B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69B39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A906D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922DE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FE3B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F072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680CB2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C300F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C6146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2D185C" w14:textId="77777777" w:rsidR="00854A26" w:rsidRDefault="00854A26">
      <w:pPr>
        <w:sectPr w:rsidR="00854A26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41D5D6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C6DC5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BEB1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40633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91BDFE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2918A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ABD69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2C7F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D2EE9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4FF52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8CD5B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E9CB9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10BF47" w14:textId="77777777" w:rsidR="00854A26" w:rsidRDefault="00FA18B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4A26" w14:paraId="30902E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6DEC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C9BC2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00505A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059B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DD8B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CA657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A5D435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AB59E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ED826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1231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AED22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4C3A06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3F8E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FBB1C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124D28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BC07D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47AF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2C844A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5CB21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EE92D9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5BA8F6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853A0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D1771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4A26" w14:paraId="30E643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C2242" w14:textId="77777777" w:rsidR="00854A26" w:rsidRDefault="00FA18B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B277B" w14:textId="77777777" w:rsidR="00854A26" w:rsidRDefault="00854A2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BB0020" w14:textId="77777777" w:rsidR="00854A26" w:rsidRDefault="00FA18BA">
      <w:pPr>
        <w:spacing w:after="20" w:line="240" w:lineRule="exact"/>
      </w:pPr>
      <w:r>
        <w:t xml:space="preserve"> </w:t>
      </w:r>
    </w:p>
    <w:p w14:paraId="7D00750F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597AB73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0C5372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1CF0" w14:textId="0ED82867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59E5FAC" wp14:editId="1B2C557C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0BE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CDA1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859B0BC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4FE2B0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2724" w14:textId="472CAE3D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7C94113" wp14:editId="6914347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059E3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509B7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4A26" w14:paraId="33BAAF2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4D9C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4B97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A997" w14:textId="77777777" w:rsidR="00854A26" w:rsidRDefault="00854A26"/>
        </w:tc>
      </w:tr>
    </w:tbl>
    <w:p w14:paraId="1BDDD525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469E1F" w14:textId="04C3EF4F" w:rsidR="00854A26" w:rsidRDefault="00FA18B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2520C4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82CCF26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00718132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14:paraId="2A13AE03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50076E53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82039B2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54A26" w14:paraId="021C9A8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4FD0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C927D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54A26" w14:paraId="2F1EB21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11412" w14:textId="77777777" w:rsidR="00854A26" w:rsidRDefault="00FA18B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98334000-3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BC705" w14:textId="77777777" w:rsidR="00854A26" w:rsidRDefault="00FA18B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mieux-être</w:t>
            </w:r>
          </w:p>
        </w:tc>
      </w:tr>
    </w:tbl>
    <w:p w14:paraId="47A289FF" w14:textId="77777777" w:rsidR="00854A26" w:rsidRDefault="00FA18BA">
      <w:pPr>
        <w:spacing w:line="20" w:lineRule="exact"/>
        <w:rPr>
          <w:sz w:val="2"/>
        </w:rPr>
      </w:pPr>
      <w:r>
        <w:t xml:space="preserve"> </w:t>
      </w:r>
    </w:p>
    <w:p w14:paraId="4194E895" w14:textId="77777777" w:rsidR="00854A26" w:rsidRDefault="00854A26">
      <w:pPr>
        <w:sectPr w:rsidR="00854A26">
          <w:pgSz w:w="11900" w:h="16840"/>
          <w:pgMar w:top="1140" w:right="1140" w:bottom="1140" w:left="1140" w:header="1140" w:footer="1140" w:gutter="0"/>
          <w:cols w:space="708"/>
        </w:sectPr>
      </w:pPr>
    </w:p>
    <w:p w14:paraId="08AB7A05" w14:textId="77777777" w:rsidR="00854A26" w:rsidRDefault="00FA18BA">
      <w:pPr>
        <w:spacing w:after="20" w:line="240" w:lineRule="exact"/>
      </w:pPr>
      <w:r>
        <w:lastRenderedPageBreak/>
        <w:t xml:space="preserve"> </w:t>
      </w:r>
    </w:p>
    <w:p w14:paraId="3574B5C8" w14:textId="77777777" w:rsidR="00854A26" w:rsidRDefault="00FA18B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00718133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14:paraId="596E9AB0" w14:textId="77777777" w:rsidR="00854A26" w:rsidRDefault="00FA18BA">
      <w:pPr>
        <w:spacing w:line="60" w:lineRule="exact"/>
        <w:rPr>
          <w:sz w:val="6"/>
        </w:rPr>
      </w:pPr>
      <w:r>
        <w:t xml:space="preserve"> </w:t>
      </w:r>
    </w:p>
    <w:p w14:paraId="03313466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1B3D418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DC688D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SOUMISSIONNAIRE</w:t>
      </w:r>
    </w:p>
    <w:p w14:paraId="34A3ACC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2954E6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7AAAAAE8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06B7EB2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 acte d'engagement correspond : </w:t>
      </w:r>
    </w:p>
    <w:p w14:paraId="36E8223F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  <w:commentRangeStart w:id="25"/>
    </w:p>
    <w:p w14:paraId="02768B7B" w14:textId="60E23320" w:rsidR="00854A26" w:rsidDel="00C07B6C" w:rsidRDefault="00FA18BA">
      <w:pPr>
        <w:pStyle w:val="ParagrapheIndent1"/>
        <w:spacing w:line="232" w:lineRule="exact"/>
        <w:jc w:val="both"/>
        <w:rPr>
          <w:del w:id="26" w:author="DELANCOIS Karine" w:date="2025-02-18T13:27:00Z"/>
          <w:color w:val="000000"/>
          <w:lang w:val="fr-FR"/>
        </w:rPr>
      </w:pPr>
      <w:del w:id="27" w:author="DELANCOIS Karine" w:date="2025-02-18T13:27:00Z">
        <w:r w:rsidDel="00C07B6C">
          <w:rPr>
            <w:color w:val="000000"/>
            <w:lang w:val="fr-FR"/>
          </w:rPr>
          <w:delText xml:space="preserve">    •       à l’ensemble de l'accord-cadre ;</w:delText>
        </w:r>
        <w:commentRangeEnd w:id="25"/>
        <w:r w:rsidR="00AB7B43" w:rsidDel="00C07B6C">
          <w:rPr>
            <w:rStyle w:val="Marquedecommentaire"/>
            <w:rFonts w:ascii="Times New Roman" w:eastAsia="Times New Roman" w:hAnsi="Times New Roman" w:cs="Times New Roman"/>
          </w:rPr>
          <w:commentReference w:id="25"/>
        </w:r>
      </w:del>
    </w:p>
    <w:p w14:paraId="18D19C4B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     au lot n°……. ou aux lots n°……………....................................................... de l'accord-cadre ;</w:t>
      </w:r>
    </w:p>
    <w:p w14:paraId="3C659BFA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i/>
          <w:color w:val="000000"/>
          <w:lang w:val="fr-FR"/>
        </w:rPr>
        <w:t>(Indiquer le numéro du ou des lots tel qu’il figure dans l’avis d'appel à la concurrence)</w:t>
      </w:r>
    </w:p>
    <w:p w14:paraId="211D8F2D" w14:textId="5632017B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</w:t>
      </w:r>
    </w:p>
    <w:p w14:paraId="576FA60C" w14:textId="7141F672" w:rsidR="003D1FEC" w:rsidRDefault="003D1FEC" w:rsidP="003D1FEC">
      <w:pPr>
        <w:rPr>
          <w:lang w:val="fr-FR"/>
        </w:rPr>
      </w:pPr>
    </w:p>
    <w:p w14:paraId="0A985653" w14:textId="113458A4" w:rsidR="003D1FEC" w:rsidRDefault="003D1FEC" w:rsidP="003D1FEC">
      <w:pPr>
        <w:rPr>
          <w:lang w:val="fr-FR"/>
        </w:rPr>
      </w:pPr>
    </w:p>
    <w:p w14:paraId="20393EAE" w14:textId="4F266E67" w:rsidR="003D1FEC" w:rsidRDefault="003D1FEC" w:rsidP="003D1FEC">
      <w:pPr>
        <w:rPr>
          <w:lang w:val="fr-FR"/>
        </w:rPr>
      </w:pPr>
    </w:p>
    <w:p w14:paraId="1066536A" w14:textId="77777777" w:rsidR="003D1FEC" w:rsidRPr="003D1FEC" w:rsidRDefault="003D1FEC" w:rsidP="003D1FEC">
      <w:pPr>
        <w:rPr>
          <w:lang w:val="fr-FR"/>
        </w:rPr>
      </w:pPr>
    </w:p>
    <w:p w14:paraId="060A8486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C8AAD9E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F33754B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27917F" w14:textId="68134AA6" w:rsidR="00854A26" w:rsidDel="00C07B6C" w:rsidRDefault="00FA18BA">
      <w:pPr>
        <w:pStyle w:val="style1010"/>
        <w:spacing w:line="232" w:lineRule="exact"/>
        <w:ind w:right="20"/>
        <w:jc w:val="center"/>
        <w:rPr>
          <w:del w:id="28" w:author="DELANCOIS Karine" w:date="2025-02-18T13:27:00Z"/>
          <w:color w:val="000000"/>
          <w:lang w:val="fr-FR"/>
        </w:rPr>
      </w:pPr>
      <w:r>
        <w:rPr>
          <w:color w:val="000000"/>
          <w:lang w:val="fr-FR"/>
        </w:rPr>
        <w:t>Signature du</w:t>
      </w:r>
      <w:ins w:id="29" w:author="DELANCOIS Karine" w:date="2025-02-18T13:27:00Z">
        <w:r w:rsidR="00C07B6C">
          <w:rPr>
            <w:color w:val="000000"/>
            <w:lang w:val="fr-FR"/>
          </w:rPr>
          <w:t xml:space="preserve"> </w:t>
        </w:r>
      </w:ins>
    </w:p>
    <w:p w14:paraId="7D05610B" w14:textId="77777777" w:rsidR="00854A26" w:rsidRDefault="00FA18BA" w:rsidP="00C07B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soumissionnaire</w:t>
      </w:r>
    </w:p>
    <w:p w14:paraId="5268CDC5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AAD244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512A0F" w14:textId="3CDCE100" w:rsidR="00DA2257" w:rsidRDefault="00DA2257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color w:val="000000"/>
          <w:lang w:val="fr-FR"/>
        </w:rPr>
        <w:br w:type="page"/>
      </w:r>
    </w:p>
    <w:p w14:paraId="335BD759" w14:textId="77777777" w:rsidR="00854A26" w:rsidRDefault="00FA18B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854A26" w14:paraId="5EBBFD9B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3F08" w14:textId="77777777" w:rsidR="00854A26" w:rsidRDefault="00FA18B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854A26" w14:paraId="36AE5A74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0C21" w14:textId="77777777" w:rsidR="00854A26" w:rsidRDefault="00FA18B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42C7529D" w14:textId="77777777" w:rsidR="00854A26" w:rsidRDefault="00FA18B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17FD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A45A4" w14:textId="77777777" w:rsidR="00854A26" w:rsidRDefault="00FA18B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DA2257" w14:paraId="4173EA5D" w14:textId="77777777" w:rsidTr="003821E3">
        <w:trPr>
          <w:trHeight w:val="454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425E" w14:textId="6A2CACF6" w:rsidR="00DA2257" w:rsidRDefault="00DA2257" w:rsidP="00FF363D">
            <w:pPr>
              <w:spacing w:before="140" w:after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2</w:t>
            </w: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- </w:t>
            </w:r>
            <w:r w:rsidRPr="00DA2257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Prestation de médiation animale pour les services situés sur le Groupe Sud Haut Lévêque</w:t>
            </w:r>
            <w:r w:rsidRPr="004022BB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:</w:t>
            </w:r>
          </w:p>
        </w:tc>
      </w:tr>
      <w:tr w:rsidR="00DA2257" w14:paraId="4A5F562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BFF0" w14:textId="18FB788E" w:rsidR="00DA2257" w:rsidRDefault="00DA2257" w:rsidP="00DA2257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D2257B" wp14:editId="64E0A3DE">
                  <wp:extent cx="259080" cy="2590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A1EF8" w14:textId="0D9C3650" w:rsidR="00DA2257" w:rsidRDefault="00DA2257" w:rsidP="00DA225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2.D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3068D" w14:textId="166B425F" w:rsidR="00DA2257" w:rsidRDefault="00DA2257" w:rsidP="00DA225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DA225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médiation animale pour le service HDJ TCA</w:t>
            </w:r>
          </w:p>
        </w:tc>
      </w:tr>
      <w:tr w:rsidR="00DA2257" w14:paraId="278E74CB" w14:textId="77777777" w:rsidTr="00F44FD4">
        <w:trPr>
          <w:trHeight w:val="34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E094" w14:textId="3691FCD4" w:rsidR="00DA2257" w:rsidRPr="00DA2257" w:rsidRDefault="00DA2257" w:rsidP="00DA225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C2799">
              <w:rPr>
                <w:b/>
                <w:bCs/>
                <w:color w:val="000000"/>
              </w:rPr>
              <w:t>3 -</w:t>
            </w:r>
            <w:r>
              <w:rPr>
                <w:color w:val="000000"/>
              </w:rPr>
              <w:t xml:space="preserve"> </w:t>
            </w:r>
            <w:r w:rsidRPr="006E657A">
              <w:rPr>
                <w:b/>
                <w:color w:val="000000"/>
              </w:rPr>
              <w:t xml:space="preserve">Prestation de médiation animale pour le </w:t>
            </w:r>
            <w:r>
              <w:rPr>
                <w:b/>
                <w:color w:val="000000"/>
              </w:rPr>
              <w:t>s</w:t>
            </w:r>
            <w:r w:rsidRPr="004022BB">
              <w:rPr>
                <w:b/>
                <w:color w:val="000000"/>
              </w:rPr>
              <w:t>ervice situé sur le Groupe Sud Xavier Arnozan </w:t>
            </w:r>
          </w:p>
        </w:tc>
      </w:tr>
      <w:tr w:rsidR="00DA2257" w14:paraId="65110919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8EB4" w14:textId="079A21A0" w:rsidR="00DA2257" w:rsidRDefault="00DA2257" w:rsidP="00DA2257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F4C6A2" wp14:editId="4E6158D7">
                  <wp:extent cx="259080" cy="2590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7C7D" w14:textId="52A98BE3" w:rsidR="00DA2257" w:rsidRDefault="00DA2257" w:rsidP="00DA2257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3.A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88CDE" w14:textId="71FAC823" w:rsidR="00DA2257" w:rsidRDefault="00DA2257" w:rsidP="00DA2257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color w:val="000000"/>
              </w:rPr>
              <w:t>Prestation de médiation animale pour le service SSR Gériatrique</w:t>
            </w:r>
          </w:p>
        </w:tc>
      </w:tr>
    </w:tbl>
    <w:p w14:paraId="562A4EB6" w14:textId="77777777" w:rsidR="00854A26" w:rsidRDefault="00854A26"/>
    <w:p w14:paraId="026E26B5" w14:textId="6E09962C" w:rsidR="002520C4" w:rsidRDefault="002520C4"/>
    <w:p w14:paraId="00D2F6E9" w14:textId="77777777" w:rsidR="00DA2257" w:rsidRDefault="00DA2257"/>
    <w:p w14:paraId="45449AA9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3EE2FA4" w14:textId="409AD5DC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0B3649" w14:textId="3C2E4E6F" w:rsidR="003D1FEC" w:rsidRDefault="003D1FEC" w:rsidP="003D1FEC">
      <w:pPr>
        <w:rPr>
          <w:lang w:val="fr-FR"/>
        </w:rPr>
      </w:pPr>
    </w:p>
    <w:p w14:paraId="5783CFD7" w14:textId="76C94AF0" w:rsidR="003D1FEC" w:rsidRDefault="003D1FEC" w:rsidP="003D1FEC">
      <w:pPr>
        <w:rPr>
          <w:lang w:val="fr-FR"/>
        </w:rPr>
      </w:pPr>
    </w:p>
    <w:p w14:paraId="234CBF3E" w14:textId="52517049" w:rsidR="003D1FEC" w:rsidRDefault="003D1FEC" w:rsidP="003D1FEC">
      <w:pPr>
        <w:rPr>
          <w:lang w:val="fr-FR"/>
        </w:rPr>
      </w:pPr>
    </w:p>
    <w:p w14:paraId="194D744B" w14:textId="77777777" w:rsidR="003D1FEC" w:rsidRPr="003D1FEC" w:rsidRDefault="003D1FEC" w:rsidP="003D1FEC">
      <w:pPr>
        <w:rPr>
          <w:lang w:val="fr-FR"/>
        </w:rPr>
      </w:pPr>
    </w:p>
    <w:p w14:paraId="13A69626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8DAF51C" w14:textId="77777777" w:rsidR="00854A26" w:rsidRDefault="00FA18B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2FA340D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53AB9A62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4E7C44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302254D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5DEAB2" w14:textId="3856E724" w:rsidR="00DA2257" w:rsidRDefault="00DA2257">
      <w:pP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color w:val="000000"/>
          <w:lang w:val="fr-FR"/>
        </w:rPr>
        <w:br w:type="page"/>
      </w:r>
    </w:p>
    <w:p w14:paraId="74C05EF1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3074421" w14:textId="77777777" w:rsidR="00854A26" w:rsidRDefault="00854A2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8CD7424" w14:textId="77777777" w:rsidR="00854A26" w:rsidRDefault="00FA18B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554236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D4DDD" w14:textId="563B71AB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CE438BB" wp14:editId="4E6A11D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0E762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97B1C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904B936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0587051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ABDA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B5CA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004B" w14:textId="77777777" w:rsidR="00854A26" w:rsidRDefault="00854A26"/>
        </w:tc>
      </w:tr>
    </w:tbl>
    <w:p w14:paraId="27DB97B4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1BC2E4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7A564" w14:textId="7B095394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A6137EC" wp14:editId="4F5495F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0AE5D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E191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775C2E7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5348764B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288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B9F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CFB1" w14:textId="77777777" w:rsidR="00854A26" w:rsidRDefault="00854A26"/>
        </w:tc>
      </w:tr>
    </w:tbl>
    <w:p w14:paraId="1DEEEF8B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3B3C15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683B" w14:textId="66C011FA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EAB3859" wp14:editId="5ABB83E7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D3D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4061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84ADE3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094EB58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9C2C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4ED44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F4D20" w14:textId="77777777" w:rsidR="00854A26" w:rsidRDefault="00854A26"/>
        </w:tc>
      </w:tr>
    </w:tbl>
    <w:p w14:paraId="2B976525" w14:textId="77777777" w:rsidR="00854A26" w:rsidRDefault="00FA18B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7A71A4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01980" w14:textId="4BA61D1C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9D591D" wp14:editId="2D525C27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F3445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4FCB5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50F63BA" w14:textId="77777777" w:rsidR="00854A26" w:rsidRDefault="00FA18B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4A26" w14:paraId="31E16AC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AB2A3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3FBFE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724F3" w14:textId="77777777" w:rsidR="00854A26" w:rsidRDefault="00854A26"/>
        </w:tc>
      </w:tr>
    </w:tbl>
    <w:p w14:paraId="2FCA085F" w14:textId="77777777" w:rsidR="00854A26" w:rsidRDefault="00FA18B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4A26" w14:paraId="758E84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E133" w14:textId="3C80EDAB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470A2E0" wp14:editId="33FAEDC8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66AD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CC25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4A26" w14:paraId="7ABB9A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85386" w14:textId="20E57AF5" w:rsidR="00854A26" w:rsidRDefault="00C07B6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0253015" wp14:editId="6732BF65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92BFF" w14:textId="77777777" w:rsidR="00854A26" w:rsidRDefault="00854A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C09F8" w14:textId="77777777" w:rsidR="00854A26" w:rsidRDefault="00FA18B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  <w:p w14:paraId="756C12EA" w14:textId="77777777" w:rsidR="003D1FEC" w:rsidRDefault="003D1FEC" w:rsidP="003D1FEC">
            <w:pPr>
              <w:rPr>
                <w:lang w:val="fr-FR"/>
              </w:rPr>
            </w:pPr>
          </w:p>
          <w:p w14:paraId="080FAE8A" w14:textId="77777777" w:rsidR="003D1FEC" w:rsidRDefault="003D1FEC" w:rsidP="003D1FEC">
            <w:pPr>
              <w:rPr>
                <w:lang w:val="fr-FR"/>
              </w:rPr>
            </w:pPr>
          </w:p>
          <w:p w14:paraId="2478ACF5" w14:textId="77777777" w:rsidR="003D1FEC" w:rsidRDefault="003D1FEC" w:rsidP="003D1FEC">
            <w:pPr>
              <w:rPr>
                <w:lang w:val="fr-FR"/>
              </w:rPr>
            </w:pPr>
          </w:p>
          <w:p w14:paraId="6C89BA43" w14:textId="5CA797D5" w:rsidR="003D1FEC" w:rsidRPr="003D1FEC" w:rsidRDefault="003D1FEC" w:rsidP="003D1FEC">
            <w:pPr>
              <w:rPr>
                <w:lang w:val="fr-FR"/>
              </w:rPr>
            </w:pPr>
          </w:p>
        </w:tc>
      </w:tr>
    </w:tbl>
    <w:p w14:paraId="0A1DF612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A75D600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9F8016" w14:textId="77777777" w:rsidR="00854A26" w:rsidRDefault="00854A2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01ADC6" w14:textId="77777777" w:rsidR="00854A26" w:rsidRDefault="00FA18BA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54A26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2746057" w14:textId="77777777" w:rsidR="00854A26" w:rsidRDefault="00FA18BA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-CT"/>
      <w:bookmarkStart w:id="31" w:name="_Toc200718134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31"/>
    </w:p>
    <w:p w14:paraId="55A0DA85" w14:textId="77777777" w:rsidR="00854A26" w:rsidRDefault="00FA18B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4A26" w14:paraId="49BE8C6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1642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91B4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89B48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DA6C" w14:textId="77777777" w:rsidR="00854A26" w:rsidRDefault="00FA18BA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73D1CBC" w14:textId="77777777" w:rsidR="00854A26" w:rsidRDefault="00FA18BA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04F2" w14:textId="77777777" w:rsidR="00854A26" w:rsidRDefault="00FA18BA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4A26" w14:paraId="1B165C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E409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64E744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B08E5CF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F650254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11718F9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D4BC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F06B0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7857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5263" w14:textId="77777777" w:rsidR="00854A26" w:rsidRDefault="00854A26"/>
        </w:tc>
      </w:tr>
      <w:tr w:rsidR="00854A26" w14:paraId="6E90EE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8F74C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13405B6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CBEE90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18BBCD0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D761BD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51E5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BADEA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96D1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59B3B" w14:textId="77777777" w:rsidR="00854A26" w:rsidRDefault="00854A26"/>
        </w:tc>
      </w:tr>
      <w:tr w:rsidR="00854A26" w14:paraId="45F66EE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C4CFA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391E52B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F116E00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B5C57F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668E9F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62C6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C06D2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654D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31F7" w14:textId="77777777" w:rsidR="00854A26" w:rsidRDefault="00854A26"/>
        </w:tc>
      </w:tr>
      <w:tr w:rsidR="00854A26" w14:paraId="396B6F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A5BA9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A6B10ED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752639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1480F2E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7B3393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65C68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3B8A1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D0D5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34C6" w14:textId="77777777" w:rsidR="00854A26" w:rsidRDefault="00854A26"/>
        </w:tc>
      </w:tr>
      <w:tr w:rsidR="00854A26" w14:paraId="371A02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EB32F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27CFDE6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2522A5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BAECF5D" w14:textId="77777777" w:rsidR="00854A26" w:rsidRDefault="00FA18BA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C55D7D6" w14:textId="77777777" w:rsidR="00854A26" w:rsidRDefault="00854A26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F74C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EE2F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572A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EDB26" w14:textId="77777777" w:rsidR="00854A26" w:rsidRDefault="00854A26"/>
        </w:tc>
      </w:tr>
      <w:tr w:rsidR="00854A26" w14:paraId="6774CFE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E2807" w14:textId="77777777" w:rsidR="00854A26" w:rsidRDefault="00854A2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29D4A" w14:textId="77777777" w:rsidR="00854A26" w:rsidRDefault="00FA18BA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E664" w14:textId="77777777" w:rsidR="00854A26" w:rsidRDefault="00854A2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B613F" w14:textId="77777777" w:rsidR="00854A26" w:rsidRDefault="00854A2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E7C56" w14:textId="77777777" w:rsidR="00854A26" w:rsidRDefault="00854A26"/>
        </w:tc>
      </w:tr>
    </w:tbl>
    <w:p w14:paraId="07589089" w14:textId="77777777" w:rsidR="00854A26" w:rsidRDefault="00854A26"/>
    <w:sectPr w:rsidR="00854A26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5" w:author="CROIZET Sarah" w:date="2025-02-13T10:10:00Z" w:initials="CS">
    <w:p w14:paraId="14EFB92A" w14:textId="58800ED9" w:rsidR="0006475E" w:rsidRDefault="0006475E">
      <w:pPr>
        <w:pStyle w:val="Commentaire"/>
      </w:pPr>
      <w:r>
        <w:rPr>
          <w:rStyle w:val="Marquedecommentaire"/>
        </w:rPr>
        <w:annotationRef/>
      </w:r>
      <w:r>
        <w:t xml:space="preserve">À supprimer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EFB9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58437A" w16cex:dateUtc="2025-02-13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EFB92A" w16cid:durableId="2B5843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38D44" w14:textId="77777777" w:rsidR="00A956A7" w:rsidRDefault="00A956A7">
      <w:r>
        <w:separator/>
      </w:r>
    </w:p>
  </w:endnote>
  <w:endnote w:type="continuationSeparator" w:id="0">
    <w:p w14:paraId="2A7C470F" w14:textId="77777777" w:rsidR="00A956A7" w:rsidRDefault="00A9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77AEF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492D25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F403DB" w14:textId="05D5565C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</w:t>
          </w:r>
          <w:r w:rsidR="00DA2257">
            <w:rPr>
              <w:color w:val="000000"/>
              <w:lang w:val="fr-FR"/>
            </w:rPr>
            <w:t>SLK292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44CB03" w14:textId="5C81B50D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0CF85" w14:textId="77777777" w:rsidR="0006475E" w:rsidRDefault="0006475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D3604D3" w14:textId="77777777" w:rsidR="0006475E" w:rsidRDefault="0006475E">
    <w:pPr>
      <w:spacing w:after="160" w:line="240" w:lineRule="exact"/>
    </w:pPr>
  </w:p>
  <w:p w14:paraId="6C63CE85" w14:textId="77777777" w:rsidR="0006475E" w:rsidRDefault="0006475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6475E" w14:paraId="3185B8B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F6A32D" w14:textId="694B42AE" w:rsidR="0006475E" w:rsidRDefault="0006475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25FHPSLK</w:t>
          </w:r>
          <w:r w:rsidR="002520C4">
            <w:rPr>
              <w:color w:val="000000"/>
              <w:lang w:val="fr-FR"/>
            </w:rPr>
            <w:t>2</w:t>
          </w:r>
          <w:r w:rsidR="00DA2257">
            <w:rPr>
              <w:color w:val="000000"/>
              <w:lang w:val="fr-FR"/>
            </w:rPr>
            <w:t>92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DECDB0" w14:textId="7633A7B5" w:rsidR="0006475E" w:rsidRDefault="0006475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16757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6475E" w14:paraId="496BCA5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FE837C" w14:textId="70EDD956" w:rsidR="0006475E" w:rsidRDefault="0006475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25FHPSLK</w:t>
          </w:r>
          <w:r w:rsidR="002520C4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</w:t>
          </w:r>
          <w:r w:rsidR="00DA2257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06F181" w14:textId="1BBF06DF" w:rsidR="0006475E" w:rsidRDefault="0006475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6757D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16757D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F6EEC" w14:textId="77777777" w:rsidR="00A956A7" w:rsidRDefault="00A956A7">
      <w:r>
        <w:separator/>
      </w:r>
    </w:p>
  </w:footnote>
  <w:footnote w:type="continuationSeparator" w:id="0">
    <w:p w14:paraId="708398E9" w14:textId="77777777" w:rsidR="00A956A7" w:rsidRDefault="00A956A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LANCOIS Karine">
    <w15:presenceInfo w15:providerId="AD" w15:userId="S-1-5-21-705570488-188102822-1586563796-3872"/>
  </w15:person>
  <w15:person w15:author="CROIZET Sarah">
    <w15:presenceInfo w15:providerId="AD" w15:userId="S-1-5-21-705570488-188102822-1586563796-1995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inkAnnotation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A26"/>
    <w:rsid w:val="0006475E"/>
    <w:rsid w:val="00073889"/>
    <w:rsid w:val="000C175F"/>
    <w:rsid w:val="00127B34"/>
    <w:rsid w:val="0016757D"/>
    <w:rsid w:val="001C5741"/>
    <w:rsid w:val="002520C4"/>
    <w:rsid w:val="00383413"/>
    <w:rsid w:val="003D1FEC"/>
    <w:rsid w:val="003F61CE"/>
    <w:rsid w:val="00530555"/>
    <w:rsid w:val="006E0CCD"/>
    <w:rsid w:val="007D2ADB"/>
    <w:rsid w:val="008237F0"/>
    <w:rsid w:val="00854A26"/>
    <w:rsid w:val="009C462C"/>
    <w:rsid w:val="00A956A7"/>
    <w:rsid w:val="00AB7B43"/>
    <w:rsid w:val="00C07B6C"/>
    <w:rsid w:val="00C92C3A"/>
    <w:rsid w:val="00CC4AD3"/>
    <w:rsid w:val="00DA2257"/>
    <w:rsid w:val="00EE770A"/>
    <w:rsid w:val="00FA18BA"/>
    <w:rsid w:val="00FE11F2"/>
    <w:rsid w:val="00FF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AA603"/>
  <w15:docId w15:val="{B2BDADE6-08CC-4CCA-96E0-A57535E3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EE770A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EE770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EE770A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E77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E770A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07B6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07B6C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FE11F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E11F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E11F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E11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1766</Words>
  <Characters>8822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DELANCOIS Karine</dc:creator>
  <cp:lastModifiedBy>VABRE Sylvie</cp:lastModifiedBy>
  <cp:revision>5</cp:revision>
  <dcterms:created xsi:type="dcterms:W3CDTF">2025-07-11T09:25:00Z</dcterms:created>
  <dcterms:modified xsi:type="dcterms:W3CDTF">2025-07-31T07:14:00Z</dcterms:modified>
</cp:coreProperties>
</file>